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70582A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A" w:rsidRDefault="0070582A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A" w:rsidRPr="0070582A" w:rsidRDefault="0070582A" w:rsidP="0094093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648AE">
              <w:rPr>
                <w:b/>
                <w:sz w:val="26"/>
                <w:szCs w:val="26"/>
                <w:lang w:val="en-US"/>
              </w:rPr>
              <w:t>203B</w:t>
            </w:r>
            <w:r w:rsidR="00940936">
              <w:rPr>
                <w:b/>
                <w:sz w:val="26"/>
                <w:szCs w:val="26"/>
              </w:rPr>
              <w:t>_026</w:t>
            </w:r>
          </w:p>
        </w:tc>
      </w:tr>
      <w:tr w:rsidR="0070582A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A" w:rsidRDefault="0070582A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A" w:rsidRPr="00940936" w:rsidRDefault="0070582A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940936">
              <w:rPr>
                <w:b/>
                <w:sz w:val="24"/>
                <w:szCs w:val="24"/>
                <w:lang w:val="en-US"/>
              </w:rPr>
              <w:t>2115193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052930" w:rsidRPr="002C0290" w:rsidTr="00623D73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2930" w:rsidRPr="002C0290" w:rsidRDefault="00052930" w:rsidP="00623D7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930" w:rsidRPr="002C0290" w:rsidRDefault="00052930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052930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930" w:rsidRPr="002C0290" w:rsidRDefault="00052930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052930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930" w:rsidRPr="002C0290" w:rsidRDefault="00052930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052930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930" w:rsidRPr="002C0290" w:rsidRDefault="00052930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052930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930" w:rsidRPr="002C0290" w:rsidRDefault="00052930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052930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930" w:rsidRPr="002C0290" w:rsidRDefault="00052930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1F5706" w:rsidRPr="00697DC5" w:rsidRDefault="001F5706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776508">
        <w:rPr>
          <w:b/>
          <w:sz w:val="26"/>
          <w:szCs w:val="26"/>
        </w:rPr>
        <w:t>(</w:t>
      </w:r>
      <w:r w:rsidR="000F24FD" w:rsidRPr="00425B54">
        <w:rPr>
          <w:b/>
          <w:sz w:val="26"/>
          <w:szCs w:val="26"/>
        </w:rPr>
        <w:t>Гайка М</w:t>
      </w:r>
      <w:proofErr w:type="gramStart"/>
      <w:r w:rsidR="000F24FD" w:rsidRPr="00425B54">
        <w:rPr>
          <w:b/>
          <w:sz w:val="26"/>
          <w:szCs w:val="26"/>
        </w:rPr>
        <w:t>6</w:t>
      </w:r>
      <w:proofErr w:type="gramEnd"/>
      <w:r w:rsidR="00776508">
        <w:rPr>
          <w:b/>
          <w:sz w:val="26"/>
          <w:szCs w:val="26"/>
        </w:rPr>
        <w:t>)</w:t>
      </w:r>
      <w:r w:rsidR="00425B54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776508" w:rsidRDefault="00776508" w:rsidP="0077650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776508" w:rsidRDefault="00776508" w:rsidP="00776508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776508" w:rsidRDefault="00776508" w:rsidP="0077650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776508" w:rsidRDefault="00776508" w:rsidP="0077650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776508" w:rsidRDefault="00776508" w:rsidP="0077650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776508" w:rsidRDefault="00776508" w:rsidP="0077650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776508" w:rsidRDefault="00776508" w:rsidP="0077650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776508" w:rsidRDefault="00776508" w:rsidP="0077650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76508" w:rsidRDefault="00776508" w:rsidP="0077650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76508" w:rsidRDefault="00776508" w:rsidP="0077650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776508" w:rsidRDefault="00776508" w:rsidP="0077650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776508" w:rsidRDefault="00776508" w:rsidP="0077650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2.2.Участник закупочных процедур на право заключения договора на поставку метизов для нужд </w:t>
      </w:r>
      <w:r w:rsidR="0005293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76508" w:rsidRDefault="00776508" w:rsidP="0077650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776508" w:rsidRDefault="00776508" w:rsidP="00776508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776508" w:rsidRDefault="00776508" w:rsidP="00776508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776508" w:rsidRDefault="00776508" w:rsidP="0077650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776508" w:rsidRDefault="00776508" w:rsidP="00776508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776508" w:rsidRDefault="00776508" w:rsidP="00776508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776508" w:rsidRDefault="00776508" w:rsidP="00776508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776508" w:rsidRDefault="00776508" w:rsidP="00776508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776508" w:rsidRDefault="00776508" w:rsidP="0077650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776508" w:rsidRDefault="00776508" w:rsidP="0077650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776508" w:rsidRDefault="00776508" w:rsidP="00776508">
      <w:pPr>
        <w:spacing w:line="276" w:lineRule="auto"/>
        <w:rPr>
          <w:sz w:val="24"/>
          <w:szCs w:val="24"/>
        </w:rPr>
      </w:pPr>
    </w:p>
    <w:p w:rsidR="00776508" w:rsidRDefault="00776508" w:rsidP="0077650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776508" w:rsidRDefault="00776508" w:rsidP="007765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76508" w:rsidRDefault="00776508" w:rsidP="007765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76508" w:rsidRDefault="00776508" w:rsidP="0077650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76508" w:rsidRDefault="00776508" w:rsidP="007765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776508" w:rsidRDefault="00776508" w:rsidP="007765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76508" w:rsidRDefault="00776508" w:rsidP="0077650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776508" w:rsidRDefault="00776508" w:rsidP="007765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776508" w:rsidRDefault="00776508" w:rsidP="007765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776508" w:rsidRDefault="00776508" w:rsidP="007765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776508" w:rsidRDefault="00776508" w:rsidP="007765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776508" w:rsidRDefault="00776508" w:rsidP="0077650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776508" w:rsidRDefault="00776508" w:rsidP="00776508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776508" w:rsidRDefault="00776508" w:rsidP="00776508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776508" w:rsidRDefault="00776508" w:rsidP="007765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052930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776508" w:rsidRDefault="00776508" w:rsidP="0077650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76508" w:rsidRDefault="00776508" w:rsidP="00776508">
      <w:pPr>
        <w:rPr>
          <w:sz w:val="26"/>
          <w:szCs w:val="26"/>
        </w:rPr>
      </w:pPr>
    </w:p>
    <w:p w:rsidR="00776508" w:rsidRDefault="00776508" w:rsidP="00776508">
      <w:pPr>
        <w:rPr>
          <w:sz w:val="26"/>
          <w:szCs w:val="26"/>
        </w:rPr>
      </w:pPr>
    </w:p>
    <w:p w:rsidR="00052930" w:rsidRDefault="00052930" w:rsidP="00776508">
      <w:pPr>
        <w:rPr>
          <w:sz w:val="26"/>
          <w:szCs w:val="26"/>
        </w:rPr>
      </w:pPr>
    </w:p>
    <w:p w:rsidR="00052930" w:rsidRDefault="00052930" w:rsidP="00776508">
      <w:pPr>
        <w:rPr>
          <w:sz w:val="26"/>
          <w:szCs w:val="26"/>
        </w:rPr>
      </w:pPr>
    </w:p>
    <w:p w:rsidR="00052930" w:rsidRDefault="00052930" w:rsidP="00776508">
      <w:pPr>
        <w:rPr>
          <w:sz w:val="26"/>
          <w:szCs w:val="26"/>
        </w:rPr>
      </w:pPr>
    </w:p>
    <w:p w:rsidR="00052930" w:rsidRPr="007C78FC" w:rsidRDefault="00052930" w:rsidP="00052930">
      <w:pPr>
        <w:spacing w:after="240"/>
        <w:ind w:firstLine="0"/>
        <w:rPr>
          <w:b/>
          <w:sz w:val="26"/>
          <w:szCs w:val="26"/>
        </w:rPr>
      </w:pPr>
      <w:bookmarkStart w:id="1" w:name="_GoBack"/>
      <w:bookmarkEnd w:id="1"/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776508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D50" w:rsidRDefault="00016D50">
      <w:r>
        <w:separator/>
      </w:r>
    </w:p>
  </w:endnote>
  <w:endnote w:type="continuationSeparator" w:id="0">
    <w:p w:rsidR="00016D50" w:rsidRDefault="00016D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D50" w:rsidRDefault="00016D50">
      <w:r>
        <w:separator/>
      </w:r>
    </w:p>
  </w:footnote>
  <w:footnote w:type="continuationSeparator" w:id="0">
    <w:p w:rsidR="00016D50" w:rsidRDefault="00016D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2718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50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2930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24FD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18FE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406"/>
    <w:rsid w:val="00322D2F"/>
    <w:rsid w:val="003234AF"/>
    <w:rsid w:val="0032363C"/>
    <w:rsid w:val="0032513B"/>
    <w:rsid w:val="00325640"/>
    <w:rsid w:val="003270AA"/>
    <w:rsid w:val="00330677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297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5B54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A02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82A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0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936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1050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3A77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2D88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60EB"/>
    <w:rsid w:val="00E4760B"/>
    <w:rsid w:val="00E5021E"/>
    <w:rsid w:val="00E5057D"/>
    <w:rsid w:val="00E52AF7"/>
    <w:rsid w:val="00E52B7A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  <w:rsid w:val="00FF7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FFDF2-668F-49FF-8D28-3BC35C70B8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2B866D44-B299-4634-AF7B-28DE5EDD29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5632A2-56CC-4862-A897-1E93BF2A5F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48BE69-1DBF-456E-A766-000DCB69B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2010-09-30T13:29:00Z</cp:lastPrinted>
  <dcterms:created xsi:type="dcterms:W3CDTF">2016-09-28T10:49:00Z</dcterms:created>
  <dcterms:modified xsi:type="dcterms:W3CDTF">2016-09-28T11:45:00Z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